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1C1F6E7F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del w:id="1" w:author="Autor">
        <w:r w:rsidR="00BF50ED" w:rsidRPr="00BF50ED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7CDEC7B7" wp14:editId="09A09F8F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7215EFF6" wp14:editId="4EA3A75A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="00BF50ED" w:rsidRPr="00BF50ED">
          <w:rPr>
            <w:b/>
            <w:noProof/>
          </w:rPr>
          <w:drawing>
            <wp:anchor distT="0" distB="0" distL="114300" distR="114300" simplePos="0" relativeHeight="251659264" behindDoc="0" locked="0" layoutInCell="1" allowOverlap="1" wp14:anchorId="2703C23A" wp14:editId="563F0489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4A9DD0F6" wp14:editId="23665B5D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D00CD">
            <w:rPr>
              <w:b/>
              <w:sz w:val="40"/>
              <w:szCs w:val="20"/>
            </w:rPr>
            <w:t>28</w:t>
          </w:r>
        </w:sdtContent>
      </w:sdt>
    </w:p>
    <w:p w14:paraId="4DEF5133" w14:textId="0BFD35AA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420373648"/>
          <w:placeholder>
            <w:docPart w:val="0F3D25C14B374E6A97555B429AC4734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"/>
          <w:del w:id="4" w:author="Autor">
            <w:r w:rsidR="00C95E7D">
              <w:rPr>
                <w:b/>
                <w:sz w:val="32"/>
                <w:szCs w:val="32"/>
              </w:rPr>
              <w:delText>4</w:delText>
            </w:r>
          </w:del>
          <w:customXmlDelRangeStart w:id="5" w:author="Autor"/>
        </w:sdtContent>
      </w:sdt>
      <w:customXmlDelRangeEnd w:id="5"/>
      <w:customXmlInsRangeStart w:id="6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6"/>
          <w:ins w:id="7" w:author="Autor">
            <w:r w:rsidR="00CD00CD">
              <w:rPr>
                <w:b/>
                <w:sz w:val="32"/>
                <w:szCs w:val="32"/>
              </w:rPr>
              <w:t>5</w:t>
            </w:r>
          </w:ins>
          <w:customXmlInsRangeStart w:id="8" w:author="Autor"/>
        </w:sdtContent>
      </w:sdt>
      <w:customXmlInsRangeEnd w:id="8"/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9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10">
          <w:tblGrid>
            <w:gridCol w:w="2268"/>
            <w:gridCol w:w="6696"/>
          </w:tblGrid>
        </w:tblGridChange>
      </w:tblGrid>
      <w:tr w:rsidR="009836CF" w:rsidRPr="009836CF" w14:paraId="02D6E45A" w14:textId="77777777" w:rsidTr="00CD00CD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CD00CD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CD00CD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CD00CD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CD00CD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20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4FE4805D" w14:textId="77777777" w:rsidR="009836CF" w:rsidRPr="009836CF" w:rsidRDefault="00CD00C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CD00CD">
        <w:tc>
          <w:tcPr>
            <w:tcW w:w="2268" w:type="dxa"/>
            <w:shd w:val="clear" w:color="auto" w:fill="B2A1C7" w:themeFill="accent4" w:themeFillTint="99"/>
            <w:tcPrChange w:id="2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E5BFAEE" w14:textId="0C1815CA" w:rsidR="009836CF" w:rsidRPr="009836CF" w:rsidRDefault="009E7915" w:rsidP="00D31D34">
            <w:pPr>
              <w:jc w:val="both"/>
              <w:rPr>
                <w:szCs w:val="20"/>
              </w:rPr>
            </w:pPr>
            <w:customXmlDelRangeStart w:id="23" w:author="Autor"/>
            <w:sdt>
              <w:sdtPr>
                <w:rPr>
                  <w:szCs w:val="20"/>
                </w:rPr>
                <w:id w:val="932714651"/>
                <w:placeholder>
                  <w:docPart w:val="374E74DCD6B6438AB75890EB35DF3247"/>
                </w:placeholder>
                <w:date w:fullDate="2017-12-2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3"/>
                <w:del w:id="24" w:author="Autor">
                  <w:r w:rsidR="00C95E7D">
                    <w:rPr>
                      <w:szCs w:val="20"/>
                    </w:rPr>
                    <w:delText>22.12.2017</w:delText>
                  </w:r>
                </w:del>
                <w:customXmlDelRangeStart w:id="25" w:author="Autor"/>
              </w:sdtContent>
            </w:sdt>
            <w:customXmlDelRangeEnd w:id="25"/>
            <w:customXmlInsRangeStart w:id="26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6"/>
                <w:r w:rsidR="00CD00CD">
                  <w:rPr>
                    <w:szCs w:val="20"/>
                  </w:rPr>
                  <w:t>30.04.2018</w:t>
                </w:r>
                <w:customXmlInsRangeStart w:id="27" w:author="Autor"/>
              </w:sdtContent>
            </w:sdt>
            <w:customXmlInsRangeEnd w:id="27"/>
          </w:p>
        </w:tc>
      </w:tr>
      <w:tr w:rsidR="009836CF" w:rsidRPr="009836CF" w14:paraId="3FB6CE39" w14:textId="77777777" w:rsidTr="00CD00CD">
        <w:tc>
          <w:tcPr>
            <w:tcW w:w="2268" w:type="dxa"/>
            <w:shd w:val="clear" w:color="auto" w:fill="B2A1C7" w:themeFill="accent4" w:themeFillTint="99"/>
            <w:tcPrChange w:id="2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7862143" w14:textId="41597D30" w:rsidR="009836CF" w:rsidRPr="009836CF" w:rsidRDefault="009E7915" w:rsidP="00D31D34">
            <w:pPr>
              <w:jc w:val="both"/>
              <w:rPr>
                <w:szCs w:val="20"/>
              </w:rPr>
            </w:pPr>
            <w:customXmlDelRangeStart w:id="30" w:author="Autor"/>
            <w:sdt>
              <w:sdtPr>
                <w:rPr>
                  <w:szCs w:val="20"/>
                </w:rPr>
                <w:id w:val="1671216652"/>
                <w:placeholder>
                  <w:docPart w:val="071CCDDF1B694DE582A6E8B89C0A793A"/>
                </w:placeholder>
                <w:date w:fullDate="2017-12-2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0"/>
                <w:del w:id="31" w:author="Autor">
                  <w:r w:rsidR="00C95E7D">
                    <w:rPr>
                      <w:szCs w:val="20"/>
                    </w:rPr>
                    <w:delText>22.12.2017</w:delText>
                  </w:r>
                </w:del>
                <w:customXmlDelRangeStart w:id="32" w:author="Autor"/>
              </w:sdtContent>
            </w:sdt>
            <w:customXmlDelRangeEnd w:id="32"/>
            <w:customXmlInsRangeStart w:id="33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3"/>
                <w:r w:rsidR="00CD00CD">
                  <w:rPr>
                    <w:szCs w:val="20"/>
                  </w:rPr>
                  <w:t>30.04.2018</w:t>
                </w:r>
                <w:customXmlInsRangeStart w:id="34" w:author="Autor"/>
              </w:sdtContent>
            </w:sdt>
            <w:customXmlInsRangeEnd w:id="34"/>
          </w:p>
        </w:tc>
      </w:tr>
      <w:tr w:rsidR="009836CF" w:rsidRPr="009836CF" w14:paraId="3906CEE6" w14:textId="77777777" w:rsidTr="00CD00CD">
        <w:tc>
          <w:tcPr>
            <w:tcW w:w="2268" w:type="dxa"/>
            <w:shd w:val="clear" w:color="auto" w:fill="B2A1C7" w:themeFill="accent4" w:themeFillTint="99"/>
            <w:tcPrChange w:id="3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452DCC6F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  <w:rPr>
          <w:del w:id="37" w:author="Autor"/>
        </w:rPr>
      </w:pPr>
      <w:r w:rsidRPr="00CA4F8B">
        <w:t xml:space="preserve">Vzor prílohy č. </w:t>
      </w:r>
      <w:del w:id="38" w:author="Autor">
        <w:r w:rsidRPr="00CA4F8B">
          <w:delText>3 Zmluvy o poskytnutí NFP - Hlásenie o začatí realizácie hlavných aktivít projektu</w:delText>
        </w:r>
      </w:del>
    </w:p>
    <w:p w14:paraId="778D4AC6" w14:textId="09089BFD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del w:id="39" w:author="Autor">
        <w:r w:rsidRPr="00CA4F8B">
          <w:delText>Vzor prílohy č. 5</w:delText>
        </w:r>
      </w:del>
      <w:ins w:id="40" w:author="Autor">
        <w:r w:rsidR="0030366B">
          <w:t>4</w:t>
        </w:r>
      </w:ins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77777777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>Vyššie uvedené časti 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častí 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B082C" w14:textId="77777777" w:rsidR="009E7915" w:rsidRDefault="009E7915" w:rsidP="00B948E0">
      <w:r>
        <w:separator/>
      </w:r>
    </w:p>
  </w:endnote>
  <w:endnote w:type="continuationSeparator" w:id="0">
    <w:p w14:paraId="5B1D5DB1" w14:textId="77777777" w:rsidR="009E7915" w:rsidRDefault="009E7915" w:rsidP="00B948E0">
      <w:r>
        <w:continuationSeparator/>
      </w:r>
    </w:p>
  </w:endnote>
  <w:endnote w:type="continuationNotice" w:id="1">
    <w:p w14:paraId="6F1450AF" w14:textId="77777777" w:rsidR="009E7915" w:rsidRDefault="009E79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9FE40" w14:textId="77777777" w:rsidR="00671188" w:rsidRDefault="0067118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F18FE" w14:textId="77777777" w:rsidR="00627EA3" w:rsidRDefault="00627EA3" w:rsidP="00627EA3">
    <w:pPr>
      <w:pStyle w:val="Pta"/>
      <w:jc w:val="right"/>
      <w:rPr>
        <w:del w:id="52" w:author="Autor"/>
      </w:rPr>
    </w:pPr>
    <w:del w:id="53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7612A2" wp14:editId="22B5BFE6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4434291" w14:textId="1D5E8737" w:rsidR="00627EA3" w:rsidRDefault="00627EA3" w:rsidP="00627EA3">
    <w:pPr>
      <w:pStyle w:val="Pta"/>
      <w:jc w:val="right"/>
      <w:rPr>
        <w:ins w:id="54" w:author="Autor"/>
      </w:rPr>
    </w:pPr>
    <w:del w:id="55" w:author="Autor">
      <w:r w:rsidRPr="00627EA3">
        <w:rPr>
          <w:noProof/>
        </w:rPr>
        <w:drawing>
          <wp:anchor distT="0" distB="0" distL="114300" distR="114300" simplePos="0" relativeHeight="251666432" behindDoc="1" locked="0" layoutInCell="1" allowOverlap="1" wp14:anchorId="318F9560" wp14:editId="6C624DE7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56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50B48" wp14:editId="7B8E895E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19514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335D8E71" w14:textId="1DE6C927" w:rsidR="00627EA3" w:rsidRDefault="00627EA3">
    <w:pPr>
      <w:pStyle w:val="Pta"/>
      <w:jc w:val="right"/>
    </w:pPr>
    <w:ins w:id="57" w:author="Autor">
      <w:r w:rsidRPr="00627EA3">
        <w:rPr>
          <w:noProof/>
        </w:rPr>
        <w:drawing>
          <wp:anchor distT="0" distB="0" distL="114300" distR="114300" simplePos="0" relativeHeight="251661312" behindDoc="1" locked="0" layoutInCell="1" allowOverlap="1" wp14:anchorId="2638CE8A" wp14:editId="6C58537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D00CD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99449" w14:textId="77777777" w:rsidR="00671188" w:rsidRDefault="006711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FF60A" w14:textId="77777777" w:rsidR="009E7915" w:rsidRDefault="009E7915" w:rsidP="00B948E0">
      <w:r>
        <w:separator/>
      </w:r>
    </w:p>
  </w:footnote>
  <w:footnote w:type="continuationSeparator" w:id="0">
    <w:p w14:paraId="38813CF8" w14:textId="77777777" w:rsidR="009E7915" w:rsidRDefault="009E7915" w:rsidP="00B948E0">
      <w:r>
        <w:continuationSeparator/>
      </w:r>
    </w:p>
  </w:footnote>
  <w:footnote w:type="continuationNotice" w:id="1">
    <w:p w14:paraId="7210A6D3" w14:textId="77777777" w:rsidR="009E7915" w:rsidRDefault="009E79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F8DF6" w14:textId="77777777" w:rsidR="00671188" w:rsidRDefault="006711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B1408" w14:textId="77777777" w:rsidR="00627EA3" w:rsidRDefault="00627EA3" w:rsidP="00627EA3">
    <w:pPr>
      <w:pStyle w:val="Hlavika"/>
      <w:rPr>
        <w:del w:id="41" w:author="Autor"/>
      </w:rPr>
    </w:pPr>
    <w:del w:id="42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C4FD8" wp14:editId="7C80029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3" w:author="Autor"/>
  <w:sdt>
    <w:sdtPr>
      <w:rPr>
        <w:szCs w:val="20"/>
      </w:rPr>
      <w:id w:val="147104249"/>
      <w:placeholder>
        <w:docPart w:val="0EFF74FC552541FEA4E37387716AA4BE"/>
      </w:placeholder>
      <w:date w:fullDate="2017-12-2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"/>
      <w:p w14:paraId="06D06940" w14:textId="77777777" w:rsidR="00627EA3" w:rsidRDefault="00C95E7D" w:rsidP="00627EA3">
        <w:pPr>
          <w:pStyle w:val="Hlavika"/>
          <w:rPr>
            <w:del w:id="44" w:author="Autor"/>
            <w:noProof/>
          </w:rPr>
        </w:pPr>
        <w:del w:id="45" w:author="Autor">
          <w:r>
            <w:rPr>
              <w:szCs w:val="20"/>
            </w:rPr>
            <w:delText>22.12.2017</w:delText>
          </w:r>
        </w:del>
      </w:p>
      <w:customXmlDelRangeStart w:id="46" w:author="Autor"/>
    </w:sdtContent>
  </w:sdt>
  <w:customXmlDelRangeEnd w:id="46"/>
  <w:p w14:paraId="2F55C696" w14:textId="317C40D8" w:rsidR="00627EA3" w:rsidRDefault="00627EA3" w:rsidP="00627EA3">
    <w:pPr>
      <w:pStyle w:val="Hlavika"/>
      <w:rPr>
        <w:ins w:id="47" w:author="Autor"/>
      </w:rPr>
    </w:pPr>
    <w:ins w:id="4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4B49C9" wp14:editId="215A94A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F2A86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9" w:author="Autor"/>
  <w:sdt>
    <w:sdtPr>
      <w:rPr>
        <w:szCs w:val="20"/>
      </w:rPr>
      <w:id w:val="2070840989"/>
      <w:placeholder>
        <w:docPart w:val="158B50881119422A80FAA77FD3ABFABC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9"/>
      <w:p w14:paraId="08B025CA" w14:textId="412ABE72" w:rsidR="00627EA3" w:rsidRPr="00627EA3" w:rsidRDefault="00D31D34" w:rsidP="00627EA3">
        <w:pPr>
          <w:pStyle w:val="Hlavika"/>
          <w:jc w:val="right"/>
        </w:pPr>
        <w:ins w:id="50" w:author="Autor">
          <w:r>
            <w:rPr>
              <w:szCs w:val="20"/>
            </w:rPr>
            <w:t>30.04.2018</w:t>
          </w:r>
        </w:ins>
      </w:p>
      <w:customXmlInsRangeStart w:id="51" w:author="Autor"/>
    </w:sdtContent>
  </w:sdt>
  <w:customXmlInsRangeEnd w:id="5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60B5" w14:textId="77777777" w:rsidR="00671188" w:rsidRDefault="006711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7EA3"/>
    <w:rsid w:val="00631964"/>
    <w:rsid w:val="006479DF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D3FBD"/>
    <w:rsid w:val="007F0D9A"/>
    <w:rsid w:val="00801225"/>
    <w:rsid w:val="008325FC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77CF6"/>
    <w:rsid w:val="009836CF"/>
    <w:rsid w:val="009970E6"/>
    <w:rsid w:val="009B1EFE"/>
    <w:rsid w:val="009B421D"/>
    <w:rsid w:val="009E7915"/>
    <w:rsid w:val="00A144AE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00CD"/>
    <w:rsid w:val="00CD3D13"/>
    <w:rsid w:val="00D05350"/>
    <w:rsid w:val="00D31D34"/>
    <w:rsid w:val="00D376DE"/>
    <w:rsid w:val="00D4354B"/>
    <w:rsid w:val="00D61BB6"/>
    <w:rsid w:val="00D77838"/>
    <w:rsid w:val="00D86DA2"/>
    <w:rsid w:val="00DB3113"/>
    <w:rsid w:val="00DB798B"/>
    <w:rsid w:val="00E141BB"/>
    <w:rsid w:val="00E50B4C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27075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4E74DCD6B6438AB75890EB35DF32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74BBC9-B7A3-4D88-A67A-1291108A2912}"/>
      </w:docPartPr>
      <w:docPartBody>
        <w:p w:rsidR="00000000" w:rsidRDefault="00C16CB5">
          <w:pPr>
            <w:pStyle w:val="374E74DCD6B6438AB75890EB35DF324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071CCDDF1B694DE582A6E8B89C0A7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16E57E-6B70-4001-A70C-1FACCFBF646C}"/>
      </w:docPartPr>
      <w:docPartBody>
        <w:p w:rsidR="00000000" w:rsidRDefault="00C16CB5">
          <w:pPr>
            <w:pStyle w:val="071CCDDF1B694DE582A6E8B89C0A793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0F3D25C14B374E6A97555B429AC473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D9FC6F-C01D-4687-8B0A-84CFE7A6930F}"/>
      </w:docPartPr>
      <w:docPartBody>
        <w:p w:rsidR="00000000" w:rsidRDefault="00FF3250">
          <w:pPr>
            <w:pStyle w:val="0F3D25C14B374E6A97555B429AC4734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EFF74FC552541FEA4E37387716AA4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7D5F02-CF03-4C0F-906B-0632015AF5E8}"/>
      </w:docPartPr>
      <w:docPartBody>
        <w:p w:rsidR="00000000" w:rsidRDefault="00B12684">
          <w:pPr>
            <w:pStyle w:val="0EFF74FC552541FEA4E37387716AA4B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C3168"/>
    <w:rsid w:val="000D7C9F"/>
    <w:rsid w:val="000E30BC"/>
    <w:rsid w:val="000E7299"/>
    <w:rsid w:val="0012437A"/>
    <w:rsid w:val="00140858"/>
    <w:rsid w:val="002C3A22"/>
    <w:rsid w:val="002D3EA4"/>
    <w:rsid w:val="003D2703"/>
    <w:rsid w:val="00500067"/>
    <w:rsid w:val="00616C33"/>
    <w:rsid w:val="00695953"/>
    <w:rsid w:val="00762DE2"/>
    <w:rsid w:val="00783017"/>
    <w:rsid w:val="007B0128"/>
    <w:rsid w:val="008225C7"/>
    <w:rsid w:val="00845353"/>
    <w:rsid w:val="0085402B"/>
    <w:rsid w:val="00B12684"/>
    <w:rsid w:val="00C13AB4"/>
    <w:rsid w:val="00C16CB5"/>
    <w:rsid w:val="00CE2D99"/>
    <w:rsid w:val="00D57BBE"/>
    <w:rsid w:val="00D71FEB"/>
    <w:rsid w:val="00DF1217"/>
    <w:rsid w:val="00F367F8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374E74DCD6B6438AB75890EB35DF3247">
    <w:name w:val="374E74DCD6B6438AB75890EB35DF3247"/>
    <w:pPr>
      <w:spacing w:after="160" w:line="259" w:lineRule="auto"/>
    </w:pPr>
  </w:style>
  <w:style w:type="paragraph" w:customStyle="1" w:styleId="071CCDDF1B694DE582A6E8B89C0A793A">
    <w:name w:val="071CCDDF1B694DE582A6E8B89C0A793A"/>
    <w:pPr>
      <w:spacing w:after="160" w:line="259" w:lineRule="auto"/>
    </w:pPr>
  </w:style>
  <w:style w:type="paragraph" w:customStyle="1" w:styleId="0F3D25C14B374E6A97555B429AC47345">
    <w:name w:val="0F3D25C14B374E6A97555B429AC47345"/>
    <w:pPr>
      <w:spacing w:after="160" w:line="259" w:lineRule="auto"/>
    </w:pPr>
  </w:style>
  <w:style w:type="paragraph" w:customStyle="1" w:styleId="0EFF74FC552541FEA4E37387716AA4BE">
    <w:name w:val="0EFF74FC552541FEA4E37387716AA4B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F19F-C747-4663-91E5-B700F119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2018-04-27T13:18:00Z</dcterms:created>
  <dcterms:modified xsi:type="dcterms:W3CDTF">2018-04-27T14:32:00Z</dcterms:modified>
</cp:coreProperties>
</file>